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50010CFD" w:rsidR="001B785B" w:rsidRDefault="0027267D">
      <w:r>
        <w:rPr>
          <w:rFonts w:hint="eastAsia"/>
        </w:rPr>
        <w:t>公益財団法人</w:t>
      </w:r>
      <w:del w:id="0" w:author="二藤部" w:date="2024-04-02T21:33:00Z" w16du:dateUtc="2024-04-02T12:33:00Z">
        <w:r w:rsidR="00027696" w:rsidDel="00F6096E">
          <w:rPr>
            <w:rFonts w:hint="eastAsia"/>
          </w:rPr>
          <w:delText xml:space="preserve">　</w:delText>
        </w:r>
      </w:del>
      <w:r>
        <w:rPr>
          <w:rFonts w:hint="eastAsia"/>
        </w:rPr>
        <w:t>東京都</w:t>
      </w:r>
      <w:r w:rsidR="00CE4CDD">
        <w:rPr>
          <w:rFonts w:hint="eastAsia"/>
        </w:rPr>
        <w:t>スポーツ</w:t>
      </w:r>
      <w:r w:rsidR="00027696">
        <w:rPr>
          <w:rFonts w:hint="eastAsia"/>
        </w:rPr>
        <w:t>協会</w:t>
      </w:r>
    </w:p>
    <w:p w14:paraId="016CEF71" w14:textId="77A1AC82" w:rsidR="001B785B" w:rsidRDefault="0027267D">
      <w:r>
        <w:rPr>
          <w:rFonts w:hint="eastAsia"/>
        </w:rPr>
        <w:t xml:space="preserve">　理事長　</w:t>
      </w:r>
      <w:del w:id="1" w:author="二藤部" w:date="2024-02-07T17:10:00Z">
        <w:r w:rsidDel="00853D22">
          <w:rPr>
            <w:rFonts w:hint="eastAsia"/>
          </w:rPr>
          <w:delText>○○○○</w:delText>
        </w:r>
        <w:r w:rsidR="001B785B" w:rsidDel="00853D22">
          <w:rPr>
            <w:rFonts w:hint="eastAsia"/>
          </w:rPr>
          <w:delText xml:space="preserve">　</w:delText>
        </w:r>
      </w:del>
      <w:r w:rsidR="001B785B">
        <w:rPr>
          <w:rFonts w:hint="eastAsia"/>
        </w:rPr>
        <w:t>殿</w:t>
      </w:r>
    </w:p>
    <w:p w14:paraId="79B6CADE" w14:textId="77777777" w:rsidR="001B785B" w:rsidRDefault="001B785B">
      <w:pPr>
        <w:rPr>
          <w:ins w:id="2" w:author="二藤部" w:date="2024-02-07T17:10:00Z"/>
        </w:rPr>
      </w:pPr>
    </w:p>
    <w:p w14:paraId="1856D4D6" w14:textId="7C043094" w:rsidR="00853D22" w:rsidRPr="008028CA" w:rsidRDefault="00853D22">
      <w:pPr>
        <w:jc w:val="center"/>
        <w:rPr>
          <w:sz w:val="32"/>
          <w:szCs w:val="32"/>
          <w:rPrChange w:id="3" w:author="二藤部" w:date="2024-02-07T17:16:00Z">
            <w:rPr/>
          </w:rPrChange>
        </w:rPr>
        <w:pPrChange w:id="4" w:author="二藤部" w:date="2024-02-07T17:10:00Z">
          <w:pPr/>
        </w:pPrChange>
      </w:pPr>
      <w:ins w:id="5" w:author="二藤部" w:date="2024-02-07T17:10:00Z">
        <w:r w:rsidRPr="008028CA">
          <w:rPr>
            <w:rFonts w:hint="eastAsia"/>
            <w:sz w:val="32"/>
            <w:szCs w:val="32"/>
            <w:rPrChange w:id="6" w:author="二藤部" w:date="2024-02-07T17:16:00Z">
              <w:rPr>
                <w:rFonts w:hint="eastAsia"/>
              </w:rPr>
            </w:rPrChange>
          </w:rPr>
          <w:t>【令和６年度</w:t>
        </w:r>
      </w:ins>
      <w:ins w:id="7" w:author="二藤部" w:date="2024-02-07T17:16:00Z">
        <w:r w:rsidR="008028CA" w:rsidRPr="008028CA">
          <w:rPr>
            <w:rFonts w:hint="eastAsia"/>
            <w:sz w:val="32"/>
            <w:szCs w:val="32"/>
            <w:rPrChange w:id="8" w:author="二藤部" w:date="2024-02-07T17:16:00Z">
              <w:rPr>
                <w:rFonts w:hint="eastAsia"/>
                <w:sz w:val="28"/>
                <w:szCs w:val="28"/>
              </w:rPr>
            </w:rPrChange>
          </w:rPr>
          <w:t xml:space="preserve">　</w:t>
        </w:r>
      </w:ins>
      <w:ins w:id="9" w:author="二藤部" w:date="2024-02-07T17:10:00Z">
        <w:r w:rsidRPr="008028CA">
          <w:rPr>
            <w:rFonts w:hint="eastAsia"/>
            <w:sz w:val="32"/>
            <w:szCs w:val="32"/>
            <w:rPrChange w:id="10" w:author="二藤部" w:date="2024-02-07T17:16:00Z">
              <w:rPr>
                <w:rFonts w:hint="eastAsia"/>
              </w:rPr>
            </w:rPrChange>
          </w:rPr>
          <w:t>暑さ対策補助事業】</w:t>
        </w:r>
      </w:ins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327073C5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CE4CDD">
        <w:rPr>
          <w:rFonts w:hint="eastAsia"/>
        </w:rPr>
        <w:t>暑さ対策補助事業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43A2E9FE" w14:textId="1EC618F7" w:rsidR="0027267D" w:rsidRDefault="0027267D" w:rsidP="005E35E9">
      <w:r w:rsidRPr="0027267D">
        <w:t>3.　加盟団体に対し、適切な指導・監督を行います。</w:t>
      </w:r>
    </w:p>
    <w:p w14:paraId="4E642785" w14:textId="77777777" w:rsidR="003154E6" w:rsidRPr="0027267D" w:rsidRDefault="003154E6" w:rsidP="003154E6"/>
    <w:p w14:paraId="0C7ABD94" w14:textId="38788F6F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</w:t>
      </w:r>
      <w:r w:rsidR="009E40D3">
        <w:rPr>
          <w:rFonts w:hint="eastAsia"/>
        </w:rPr>
        <w:t>スポーツ</w:t>
      </w:r>
      <w:r w:rsidR="00811E85">
        <w:rPr>
          <w:rFonts w:hint="eastAsia"/>
        </w:rPr>
        <w:t>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</w:p>
    <w:p w14:paraId="7F2CC9A2" w14:textId="5A1F8934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D20882" w:rsidRPr="00266BED">
        <w:rPr>
          <w:rFonts w:hint="eastAsia"/>
        </w:rPr>
        <w:t>当事業並びに都が別に指定する東京都生活文化スポーツ局実施のスポーツ関連事業における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3E50E060" w14:textId="04235431" w:rsidR="0027267D" w:rsidDel="009E40D3" w:rsidRDefault="0027267D" w:rsidP="007B2B22">
      <w:pPr>
        <w:ind w:left="388" w:hangingChars="185" w:hanging="388"/>
        <w:rPr>
          <w:del w:id="11" w:author="武藤　直也" w:date="2024-01-29T14:12:00Z"/>
        </w:rPr>
      </w:pPr>
    </w:p>
    <w:p w14:paraId="69771631" w14:textId="208AA092" w:rsidR="0027267D" w:rsidDel="009E40D3" w:rsidRDefault="0027267D" w:rsidP="00D20882">
      <w:pPr>
        <w:rPr>
          <w:del w:id="12" w:author="武藤　直也" w:date="2024-01-29T14:12:00Z"/>
        </w:rPr>
      </w:pPr>
      <w:del w:id="13" w:author="武藤　直也" w:date="2024-01-29T14:12:00Z">
        <w:r w:rsidDel="009E40D3">
          <w:delText>6</w:delText>
        </w:r>
        <w:r w:rsidRPr="0027267D" w:rsidDel="009E40D3">
          <w:delText xml:space="preserve">.　</w:delText>
        </w:r>
        <w:r w:rsidDel="009E40D3">
          <w:rPr>
            <w:rFonts w:hint="eastAsia"/>
          </w:rPr>
          <w:delText>加盟団体から確認書を取りまとめ、提出します。</w:delText>
        </w:r>
      </w:del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72F246AB" w:rsidR="001D4DB1" w:rsidRP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  <w:r w:rsidRPr="001D4DB1">
        <w:rPr>
          <w:color w:val="BFBFBF" w:themeColor="background1" w:themeShade="BF"/>
          <w:sz w:val="20"/>
          <w:szCs w:val="21"/>
        </w:rPr>
        <w:fldChar w:fldCharType="begin"/>
      </w:r>
      <w:r w:rsidRPr="001D4DB1">
        <w:rPr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rFonts w:ascii="游明朝" w:hint="eastAsia"/>
          <w:color w:val="BFBFBF" w:themeColor="background1" w:themeShade="BF"/>
          <w:position w:val="-4"/>
          <w:sz w:val="28"/>
          <w:szCs w:val="21"/>
        </w:rPr>
        <w:instrText>sanitize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sanitize</w:instrText>
      </w:r>
      <w:r w:rsidRPr="001D4DB1">
        <w:rPr>
          <w:color w:val="BFBFBF" w:themeColor="background1" w:themeShade="BF"/>
          <w:sz w:val="20"/>
          <w:szCs w:val="21"/>
        </w:rPr>
        <w:fldChar w:fldCharType="separate"/>
      </w:r>
      <w:ins w:id="14" w:author="二藤部" w:date="2024-04-02T21:33:00Z" w16du:dateUtc="2024-04-02T12:33:00Z">
        <w:r w:rsidR="00F6096E">
          <w:rPr>
            <w:rFonts w:hint="eastAsia"/>
            <w:b/>
            <w:bCs/>
            <w:color w:val="BFBFBF" w:themeColor="background1" w:themeShade="BF"/>
            <w:sz w:val="20"/>
            <w:szCs w:val="21"/>
          </w:rPr>
          <w:t>エラー! ブックマークが定義されていません。</w:t>
        </w:r>
      </w:ins>
      <w:r w:rsidRPr="001D4DB1">
        <w:rPr>
          <w:color w:val="BFBFBF" w:themeColor="background1" w:themeShade="BF"/>
          <w:sz w:val="20"/>
          <w:szCs w:val="21"/>
        </w:rPr>
        <w:fldChar w:fldCharType="end"/>
      </w:r>
    </w:p>
    <w:sectPr w:rsidR="001D4DB1" w:rsidRPr="001D4DB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3BEE2" w14:textId="77777777" w:rsidR="006B1CF3" w:rsidRDefault="006B1CF3" w:rsidP="001D4DB1">
      <w:r>
        <w:separator/>
      </w:r>
    </w:p>
  </w:endnote>
  <w:endnote w:type="continuationSeparator" w:id="0">
    <w:p w14:paraId="5C0D1154" w14:textId="77777777" w:rsidR="006B1CF3" w:rsidRDefault="006B1CF3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2F330" w14:textId="77777777" w:rsidR="006B1CF3" w:rsidRDefault="006B1CF3" w:rsidP="001D4DB1">
      <w:r>
        <w:separator/>
      </w:r>
    </w:p>
  </w:footnote>
  <w:footnote w:type="continuationSeparator" w:id="0">
    <w:p w14:paraId="7F097560" w14:textId="77777777" w:rsidR="006B1CF3" w:rsidRDefault="006B1CF3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A1938" w14:textId="780FD6AE" w:rsidR="003B63AC" w:rsidRDefault="003B63AC">
    <w:pPr>
      <w:pStyle w:val="a7"/>
    </w:pPr>
    <w:r>
      <w:rPr>
        <w:rFonts w:hint="eastAsia"/>
      </w:rPr>
      <w:t>第３号様式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二藤部">
    <w15:presenceInfo w15:providerId="AD" w15:userId="S::a-nitobe@tokyosports.onmicrosoft.com::7b49ef5b-71ef-460f-80f2-105b80a7063c"/>
  </w15:person>
  <w15:person w15:author="武藤　直也">
    <w15:presenceInfo w15:providerId="AD" w15:userId="S-1-5-21-2584162954-2024034027-3327744939-2663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3A6F"/>
    <w:rsid w:val="00036E3B"/>
    <w:rsid w:val="00075167"/>
    <w:rsid w:val="00124BA0"/>
    <w:rsid w:val="001B785B"/>
    <w:rsid w:val="001C1AA9"/>
    <w:rsid w:val="001D4DB1"/>
    <w:rsid w:val="00266BED"/>
    <w:rsid w:val="0027267D"/>
    <w:rsid w:val="003154E6"/>
    <w:rsid w:val="003B63AC"/>
    <w:rsid w:val="00483ED0"/>
    <w:rsid w:val="004A530D"/>
    <w:rsid w:val="005E35E9"/>
    <w:rsid w:val="005F6E4F"/>
    <w:rsid w:val="0063766E"/>
    <w:rsid w:val="0063786E"/>
    <w:rsid w:val="006967E1"/>
    <w:rsid w:val="006B1CF3"/>
    <w:rsid w:val="006C254F"/>
    <w:rsid w:val="0072203A"/>
    <w:rsid w:val="00793622"/>
    <w:rsid w:val="007B2B22"/>
    <w:rsid w:val="007F6392"/>
    <w:rsid w:val="008028CA"/>
    <w:rsid w:val="00811E85"/>
    <w:rsid w:val="00853D22"/>
    <w:rsid w:val="00924249"/>
    <w:rsid w:val="00990E06"/>
    <w:rsid w:val="009E40D3"/>
    <w:rsid w:val="00A04793"/>
    <w:rsid w:val="00B70CAF"/>
    <w:rsid w:val="00BD5183"/>
    <w:rsid w:val="00BF7804"/>
    <w:rsid w:val="00CE4CDD"/>
    <w:rsid w:val="00D20882"/>
    <w:rsid w:val="00D31529"/>
    <w:rsid w:val="00D32F36"/>
    <w:rsid w:val="00E70DD9"/>
    <w:rsid w:val="00E80ACE"/>
    <w:rsid w:val="00E948B2"/>
    <w:rsid w:val="00EF24C0"/>
    <w:rsid w:val="00F6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853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増田</cp:lastModifiedBy>
  <cp:revision>2</cp:revision>
  <cp:lastPrinted>2024-04-04T07:21:00Z</cp:lastPrinted>
  <dcterms:created xsi:type="dcterms:W3CDTF">2024-04-04T07:21:00Z</dcterms:created>
  <dcterms:modified xsi:type="dcterms:W3CDTF">2024-04-04T07:21:00Z</dcterms:modified>
</cp:coreProperties>
</file>